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944C95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1BDEEB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8E58D81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449C16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079463A5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339A85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E02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5A3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永乐店镇村级安防监控系统全覆盖运行维护服务采购项目（评审）</w:t>
            </w:r>
          </w:p>
        </w:tc>
      </w:tr>
      <w:tr w14:paraId="168289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EA8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ins w:id="0" w:author="。。。。。。。" w:date="2025-11-19T10:52:36Z">
              <w:r>
                <w:rPr>
                  <w:rFonts w:hint="eastAsia" w:ascii="宋体" w:hAnsi="宋体" w:cs="宋体"/>
                  <w:color w:val="auto"/>
                  <w:kern w:val="0"/>
                  <w:sz w:val="18"/>
                  <w:szCs w:val="18"/>
                </w:rPr>
                <w:t>主管部门</w:t>
              </w:r>
            </w:ins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AF2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ins w:id="1" w:author="。。。。。。。" w:date="2025-11-19T10:52:36Z">
              <w:r>
                <w:rPr>
                  <w:rFonts w:hint="eastAsia" w:ascii="宋体" w:hAnsi="宋体" w:cs="宋体"/>
                  <w:color w:val="auto"/>
                  <w:kern w:val="0"/>
                  <w:sz w:val="18"/>
                  <w:szCs w:val="18"/>
                  <w:lang w:val="en-US" w:eastAsia="zh-CN"/>
                </w:rPr>
                <w:t>北京市通州区人民政府</w:t>
              </w:r>
            </w:ins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9E4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ins w:id="2" w:author="。。。。。。。" w:date="2025-11-19T10:52:36Z">
              <w:r>
                <w:rPr>
                  <w:rFonts w:hint="eastAsia" w:ascii="宋体" w:hAnsi="宋体" w:cs="宋体"/>
                  <w:color w:val="auto"/>
                  <w:kern w:val="0"/>
                  <w:sz w:val="18"/>
                  <w:szCs w:val="18"/>
                </w:rPr>
                <w:t>实施单位</w:t>
              </w:r>
            </w:ins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B7E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ins w:id="3" w:author="。。。。。。。" w:date="2025-11-19T10:52:36Z">
              <w:r>
                <w:rPr>
                  <w:rFonts w:hint="eastAsia" w:ascii="宋体" w:hAnsi="宋体" w:cs="宋体"/>
                  <w:color w:val="auto"/>
                  <w:kern w:val="0"/>
                  <w:sz w:val="18"/>
                  <w:szCs w:val="18"/>
                </w:rPr>
                <w:t>北京市通州区永乐店镇人民政府</w:t>
              </w:r>
            </w:ins>
          </w:p>
        </w:tc>
      </w:tr>
      <w:tr w14:paraId="2B6AE9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4D271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55C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121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4C4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9CD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54EB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6C9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4B1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0F8D88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911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1C740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10D8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2.4761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25BA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2.4761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D78E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2.4761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DC3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FE4D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38F7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7AB8F3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F35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4A8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7FA2E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2.4761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7069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2.4761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40FE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2.4761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9CC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08DB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BD42D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97475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E7F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068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6B8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B46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9CC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99D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C9D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309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159D85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1D9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61A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910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766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CE5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619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3B3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675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99B9E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EB8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4D4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C7D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4F9293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EC4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B62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通过评审，可以确保项目按照既定的目标和计划进行，及时发现偏差并进行调整。达到提升我镇治安秩序的目标。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4619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</w:tr>
      <w:tr w14:paraId="67CA6F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786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49F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FEE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605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C96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2DDC5E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E27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4E3F16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6DA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380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BC2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20DFE8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413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CD73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9F6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DC86A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评审报告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3985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1个报告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0606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9D04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A468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FAC0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55BC9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190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06B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871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6153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C31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14A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11B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933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6BD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65291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F31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294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DAA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2DA3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3A3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3EDD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502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4EA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683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674E9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465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C30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0C1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484C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提升我镇治安秩序及重大政治活动、敏感日期间技防安保效率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BC19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200C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6FEA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B854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8A9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7B279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9C4F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0FF7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44E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2D74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5C2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AA6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7B6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D09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9CF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4728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E779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2644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EDD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577D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A96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8E7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F12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1C8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4C0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B068C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697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877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BC5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08CC6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全年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2C20E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F9EE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87D5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4C77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95D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0128D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E4B4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D31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11F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A119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7E5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23B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245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4D3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102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3D1D1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57E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BD2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8FA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DE92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7D4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671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E7A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51A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347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44540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88C2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064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4BC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7375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总成本控制数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FEF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2.4761万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8CD1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AAD4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BD19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9D2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C065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258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B3B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0C9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6022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当年财政拨款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2B0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2.4761万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380A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9F02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8C64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4E0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BED1D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268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5F2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75C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372D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277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38FD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A66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F7D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6C7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6447E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221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343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B71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4F4F99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4C08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ABA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A78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4A7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A3D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E83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A49D6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DE1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4BD6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14F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FFDF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9AF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DBB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8F2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7C3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74D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4111E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DDE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D5F2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436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8814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017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E88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EAE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86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4EF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4F87F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28D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DAD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FDC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60D409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2BE0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lang w:val="en-US" w:eastAsia="zh-CN"/>
              </w:rPr>
              <w:t>有效保障安防监控系统全覆盖运行维护服务项目质量，提升我镇治安秩序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227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lang w:val="en-US" w:eastAsia="zh-CN"/>
              </w:rPr>
              <w:t>有效保障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C209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有效保障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6E10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91AE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B93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8843F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30C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A4E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175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31E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322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786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58A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B8D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B0A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C0E00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407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F11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744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DAC9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52B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EA3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BC5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296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EFA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81FEE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B36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9E9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451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7D04F9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414E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0A6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312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508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A7B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2AA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ED1BF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DCD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78EA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EDB1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4EB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BC1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6028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5D6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6BF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C5F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90D05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939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576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101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24EC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CCC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A34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76E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E07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117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BD2C8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2FB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C2D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207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2F17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lang w:val="en-US" w:eastAsia="zh-CN"/>
              </w:rPr>
              <w:t>有效保障项目质量，维护社会长治久安，为居民营造良好的生活环境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A92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lang w:val="en-US" w:eastAsia="zh-CN"/>
              </w:rPr>
              <w:t>有效保障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133D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有效保障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73B5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D86F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DAE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11465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AE3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6B0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B04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0395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0EA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74A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36E5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986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38A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302E6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6751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BBB5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8E8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54097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279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76F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D9D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D52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3EB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B1E29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C48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D1F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18BABF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180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B2428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当地居民满意度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3906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93C7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4BA2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3C91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7E59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120D6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88D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23C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205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7053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8D79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1FE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B1B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A46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D6D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9BA9B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6C5F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832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902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764C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D7B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7F0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315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BEB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7B3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274EF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5C1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FA34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C458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EF3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6773E3C7">
      <w:pPr>
        <w:rPr>
          <w:rFonts w:hint="eastAsia" w:eastAsia="宋体"/>
          <w:b w:val="0"/>
          <w:bCs w:val="0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12053C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6950AA1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950AA1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。。。。。。。">
    <w15:presenceInfo w15:providerId="WPS Office" w15:userId="10856237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trackRevisions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1MGNkMjU3MzFhOGNkYWU4NDA1ZGNiMGI5NmU2ODQifQ=="/>
    <w:docVar w:name="KSO_WPS_MARK_KEY" w:val="6c9f80f0-f797-44c9-985d-984004c1aa73"/>
  </w:docVars>
  <w:rsids>
    <w:rsidRoot w:val="5EDB0B63"/>
    <w:rsid w:val="01534994"/>
    <w:rsid w:val="074F1C14"/>
    <w:rsid w:val="092A6260"/>
    <w:rsid w:val="0C8165E0"/>
    <w:rsid w:val="13C92283"/>
    <w:rsid w:val="149727AE"/>
    <w:rsid w:val="17894544"/>
    <w:rsid w:val="1BB52CFF"/>
    <w:rsid w:val="2A4E4278"/>
    <w:rsid w:val="2CBF8107"/>
    <w:rsid w:val="2EB70209"/>
    <w:rsid w:val="30FF2B40"/>
    <w:rsid w:val="35AB052E"/>
    <w:rsid w:val="35D339CB"/>
    <w:rsid w:val="3E614CE2"/>
    <w:rsid w:val="3FF79B31"/>
    <w:rsid w:val="4040623B"/>
    <w:rsid w:val="42194620"/>
    <w:rsid w:val="47DB5B06"/>
    <w:rsid w:val="4AD05CCA"/>
    <w:rsid w:val="4BA31FDB"/>
    <w:rsid w:val="4BFF9656"/>
    <w:rsid w:val="4FDC039B"/>
    <w:rsid w:val="52622653"/>
    <w:rsid w:val="537B9DA3"/>
    <w:rsid w:val="538F4F7F"/>
    <w:rsid w:val="57351E4C"/>
    <w:rsid w:val="5A474F5C"/>
    <w:rsid w:val="5D7B194B"/>
    <w:rsid w:val="5DDF52D1"/>
    <w:rsid w:val="5EDB0B63"/>
    <w:rsid w:val="5F9F33EB"/>
    <w:rsid w:val="607F68A8"/>
    <w:rsid w:val="68E45631"/>
    <w:rsid w:val="69F6406B"/>
    <w:rsid w:val="6AC7B1A3"/>
    <w:rsid w:val="6B77FB6F"/>
    <w:rsid w:val="6BAC21CE"/>
    <w:rsid w:val="6EE9A86C"/>
    <w:rsid w:val="6FD43E60"/>
    <w:rsid w:val="735A6142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2">
    <w:name w:val="font8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10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1324</Words>
  <Characters>1507</Characters>
  <Lines>0</Lines>
  <Paragraphs>0</Paragraphs>
  <TotalTime>0</TotalTime>
  <ScaleCrop>false</ScaleCrop>
  <LinksUpToDate>false</LinksUpToDate>
  <CharactersWithSpaces>1530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。。。。。。。</cp:lastModifiedBy>
  <cp:lastPrinted>2024-03-30T01:59:00Z</cp:lastPrinted>
  <dcterms:modified xsi:type="dcterms:W3CDTF">2025-11-19T02:53:16Z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eyJoZGlkIjoiYmM2NDBmMGRjNTVjODkwYzk1OGRkMjg1YjVkYzMwMDEiLCJ1c2VySWQiOiI5OTA5NTIwNjcifQ==</vt:lpwstr>
  </property>
  <property fmtid="{D5CDD505-2E9C-101B-9397-08002B2CF9AE}" pid="4" name="ICV">
    <vt:lpwstr>677E64180C9247C383AF0185AA400355_13</vt:lpwstr>
  </property>
</Properties>
</file>